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EFF" w:rsidRPr="00F32EFF" w:rsidRDefault="00F32EFF" w:rsidP="00F32EF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CO"/>
        </w:rPr>
      </w:pPr>
      <w:r w:rsidRPr="00F32EFF">
        <w:rPr>
          <w:rFonts w:ascii="Times New Roman" w:eastAsia="Times New Roman" w:hAnsi="Times New Roman" w:cs="Times New Roman"/>
          <w:b/>
          <w:bCs/>
          <w:kern w:val="36"/>
          <w:sz w:val="48"/>
          <w:szCs w:val="48"/>
          <w:lang w:val="en-US" w:eastAsia="es-CO"/>
        </w:rPr>
        <w:t>Why the Ethanol Boom Means More E. Coli Burgers</w:t>
      </w:r>
    </w:p>
    <w:p w:rsidR="00F32EFF" w:rsidRPr="00F32EFF" w:rsidRDefault="00F32EFF" w:rsidP="00F32EFF">
      <w:pPr>
        <w:spacing w:before="100" w:beforeAutospacing="1" w:after="100" w:afterAutospacing="1" w:line="240" w:lineRule="auto"/>
        <w:rPr>
          <w:rFonts w:ascii="Times New Roman" w:eastAsia="Times New Roman" w:hAnsi="Times New Roman" w:cs="Times New Roman"/>
          <w:sz w:val="24"/>
          <w:szCs w:val="24"/>
          <w:lang w:val="en-US" w:eastAsia="es-CO"/>
        </w:rPr>
      </w:pPr>
      <w:r w:rsidRPr="00F32EFF">
        <w:rPr>
          <w:rFonts w:ascii="Times New Roman" w:eastAsia="Times New Roman" w:hAnsi="Times New Roman" w:cs="Times New Roman"/>
          <w:sz w:val="24"/>
          <w:szCs w:val="24"/>
          <w:lang w:val="en-US" w:eastAsia="es-CO"/>
        </w:rPr>
        <w:t xml:space="preserve">—By </w:t>
      </w:r>
      <w:r w:rsidR="00C77C15">
        <w:fldChar w:fldCharType="begin"/>
      </w:r>
      <w:r w:rsidR="00C77C15" w:rsidRPr="00C77C15">
        <w:rPr>
          <w:lang w:val="en-US"/>
        </w:rPr>
        <w:instrText xml:space="preserve"> HYPERLINK "http://www.motherjones.com/authors/tom-philpott" </w:instrText>
      </w:r>
      <w:r w:rsidR="00C77C15">
        <w:fldChar w:fldCharType="separate"/>
      </w:r>
      <w:r w:rsidRPr="00F32EFF">
        <w:rPr>
          <w:rFonts w:ascii="Times New Roman" w:eastAsia="Times New Roman" w:hAnsi="Times New Roman" w:cs="Times New Roman"/>
          <w:color w:val="0000FF"/>
          <w:sz w:val="24"/>
          <w:szCs w:val="24"/>
          <w:u w:val="single"/>
          <w:lang w:val="en-US" w:eastAsia="es-CO"/>
        </w:rPr>
        <w:t xml:space="preserve">Tom </w:t>
      </w:r>
      <w:proofErr w:type="spellStart"/>
      <w:r w:rsidRPr="00F32EFF">
        <w:rPr>
          <w:rFonts w:ascii="Times New Roman" w:eastAsia="Times New Roman" w:hAnsi="Times New Roman" w:cs="Times New Roman"/>
          <w:color w:val="0000FF"/>
          <w:sz w:val="24"/>
          <w:szCs w:val="24"/>
          <w:u w:val="single"/>
          <w:lang w:val="en-US" w:eastAsia="es-CO"/>
        </w:rPr>
        <w:t>Philpott</w:t>
      </w:r>
      <w:proofErr w:type="spellEnd"/>
      <w:r w:rsidR="00C77C15">
        <w:rPr>
          <w:rFonts w:ascii="Times New Roman" w:eastAsia="Times New Roman" w:hAnsi="Times New Roman" w:cs="Times New Roman"/>
          <w:color w:val="0000FF"/>
          <w:sz w:val="24"/>
          <w:szCs w:val="24"/>
          <w:u w:val="single"/>
          <w:lang w:val="en-US" w:eastAsia="es-CO"/>
        </w:rPr>
        <w:fldChar w:fldCharType="end"/>
      </w:r>
    </w:p>
    <w:p w:rsidR="00F32EFF" w:rsidRPr="00F32EFF" w:rsidRDefault="00F32EFF" w:rsidP="00F32EFF">
      <w:pPr>
        <w:spacing w:after="0" w:line="240" w:lineRule="auto"/>
        <w:rPr>
          <w:rFonts w:ascii="Times New Roman" w:eastAsia="Times New Roman" w:hAnsi="Times New Roman" w:cs="Times New Roman"/>
          <w:sz w:val="24"/>
          <w:szCs w:val="24"/>
          <w:lang w:val="en-US" w:eastAsia="es-CO"/>
        </w:rPr>
      </w:pPr>
      <w:r w:rsidRPr="00F32EFF">
        <w:rPr>
          <w:rFonts w:ascii="Times New Roman" w:eastAsia="Times New Roman" w:hAnsi="Times New Roman" w:cs="Times New Roman"/>
          <w:sz w:val="24"/>
          <w:szCs w:val="24"/>
          <w:lang w:val="en-US" w:eastAsia="es-CO"/>
        </w:rPr>
        <w:t>| Thu May. 9, 2013 3:00 AM PDT</w:t>
      </w:r>
    </w:p>
    <w:p w:rsidR="00F32EFF" w:rsidRPr="00C77C15" w:rsidRDefault="00F32EFF" w:rsidP="00F32EFF">
      <w:pPr>
        <w:spacing w:after="0" w:line="240" w:lineRule="auto"/>
        <w:rPr>
          <w:rFonts w:ascii="Times New Roman" w:eastAsia="Times New Roman" w:hAnsi="Times New Roman" w:cs="Times New Roman"/>
          <w:sz w:val="24"/>
          <w:szCs w:val="24"/>
          <w:lang w:val="en-US" w:eastAsia="es-CO"/>
        </w:rPr>
      </w:pPr>
      <w:r>
        <w:rPr>
          <w:rFonts w:ascii="Times New Roman" w:eastAsia="Times New Roman" w:hAnsi="Times New Roman" w:cs="Times New Roman"/>
          <w:noProof/>
          <w:sz w:val="24"/>
          <w:szCs w:val="24"/>
          <w:lang w:eastAsia="es-CO"/>
        </w:rPr>
        <w:drawing>
          <wp:inline distT="0" distB="0" distL="0" distR="0" wp14:anchorId="0965DCF7" wp14:editId="23DAB74A">
            <wp:extent cx="1670272" cy="1257804"/>
            <wp:effectExtent l="0" t="0" r="6350" b="0"/>
            <wp:docPr id="1" name="Imagen 1" descr="http://mjcdn.motherjones.com/preset_16/5011935628_6382a511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jcdn.motherjones.com/preset_16/5011935628_6382a511e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0520" cy="1257990"/>
                    </a:xfrm>
                    <a:prstGeom prst="rect">
                      <a:avLst/>
                    </a:prstGeom>
                    <a:noFill/>
                    <a:ln>
                      <a:noFill/>
                    </a:ln>
                  </pic:spPr>
                </pic:pic>
              </a:graphicData>
            </a:graphic>
          </wp:inline>
        </w:drawing>
      </w:r>
      <w:r w:rsidRPr="00F32EFF">
        <w:rPr>
          <w:rFonts w:ascii="Times New Roman" w:eastAsia="Times New Roman" w:hAnsi="Times New Roman" w:cs="Times New Roman"/>
          <w:sz w:val="24"/>
          <w:szCs w:val="24"/>
          <w:lang w:val="en-US" w:eastAsia="es-CO"/>
        </w:rPr>
        <w:t xml:space="preserve">This stuff makes the ethanol industry profitable—and boosts the E. coli in your burger. </w:t>
      </w:r>
      <w:bookmarkStart w:id="0" w:name="_GoBack"/>
      <w:bookmarkEnd w:id="0"/>
    </w:p>
    <w:p w:rsidR="00F32EFF" w:rsidRPr="00F32EFF" w:rsidRDefault="00F32EFF" w:rsidP="00F32EFF">
      <w:pPr>
        <w:spacing w:before="100" w:beforeAutospacing="1" w:after="100" w:afterAutospacing="1" w:line="240" w:lineRule="auto"/>
        <w:rPr>
          <w:rFonts w:ascii="Times New Roman" w:eastAsia="Times New Roman" w:hAnsi="Times New Roman" w:cs="Times New Roman"/>
          <w:sz w:val="24"/>
          <w:szCs w:val="24"/>
          <w:lang w:val="en-US" w:eastAsia="es-CO"/>
        </w:rPr>
      </w:pPr>
      <w:r w:rsidRPr="00F32EFF">
        <w:rPr>
          <w:rFonts w:ascii="Times New Roman" w:eastAsia="Times New Roman" w:hAnsi="Times New Roman" w:cs="Times New Roman"/>
          <w:sz w:val="24"/>
          <w:szCs w:val="24"/>
          <w:lang w:val="en-US" w:eastAsia="es-CO"/>
        </w:rPr>
        <w:t xml:space="preserve">Back in 2007, amid a boom in US corn-based ethanol, researchers at Kansas State University released a sobering study involving distillers grains—the mash that's left over after corn has been fermented and distilled into ethanol. As various government programs ramped up ethanol production—and with it the price of corn—the livestock industry was increasingly turning to distillers grains as a cheap corn substitute. But the Kansas researchers found that the stuff seemed to cause a spike in a particularly dangerous-to-humans form of </w:t>
      </w:r>
      <w:r w:rsidRPr="00F32EFF">
        <w:rPr>
          <w:rFonts w:ascii="Times New Roman" w:eastAsia="Times New Roman" w:hAnsi="Times New Roman" w:cs="Times New Roman"/>
          <w:i/>
          <w:iCs/>
          <w:sz w:val="24"/>
          <w:szCs w:val="24"/>
          <w:lang w:val="en-US" w:eastAsia="es-CO"/>
        </w:rPr>
        <w:t>E. coli</w:t>
      </w:r>
      <w:r w:rsidRPr="00F32EFF">
        <w:rPr>
          <w:rFonts w:ascii="Times New Roman" w:eastAsia="Times New Roman" w:hAnsi="Times New Roman" w:cs="Times New Roman"/>
          <w:sz w:val="24"/>
          <w:szCs w:val="24"/>
          <w:lang w:val="en-US" w:eastAsia="es-CO"/>
        </w:rPr>
        <w:t xml:space="preserve"> in the cows' guts.</w:t>
      </w:r>
    </w:p>
    <w:p w:rsidR="00F32EFF" w:rsidRPr="00F32EFF" w:rsidRDefault="00F32EFF" w:rsidP="00F32EFF">
      <w:pPr>
        <w:spacing w:before="100" w:beforeAutospacing="1" w:after="100" w:afterAutospacing="1" w:line="240" w:lineRule="auto"/>
        <w:rPr>
          <w:rFonts w:ascii="Times New Roman" w:eastAsia="Times New Roman" w:hAnsi="Times New Roman" w:cs="Times New Roman"/>
          <w:sz w:val="24"/>
          <w:szCs w:val="24"/>
          <w:lang w:val="en-US" w:eastAsia="es-CO"/>
        </w:rPr>
      </w:pPr>
      <w:r w:rsidRPr="00F32EFF">
        <w:rPr>
          <w:rFonts w:ascii="Times New Roman" w:eastAsia="Times New Roman" w:hAnsi="Times New Roman" w:cs="Times New Roman"/>
          <w:sz w:val="24"/>
          <w:szCs w:val="24"/>
          <w:lang w:val="en-US" w:eastAsia="es-CO"/>
        </w:rPr>
        <w:t xml:space="preserve">"Distiller's grain is a good animal feed," the study's lead researcher said in a </w:t>
      </w:r>
      <w:r w:rsidR="00C77C15">
        <w:fldChar w:fldCharType="begin"/>
      </w:r>
      <w:r w:rsidR="00C77C15" w:rsidRPr="00C77C15">
        <w:rPr>
          <w:lang w:val="en-US"/>
        </w:rPr>
        <w:instrText xml:space="preserve"> HYPERLINK "http://www.eurekalert.org/pub_releases/2007-12/ksu-krf120307.php" </w:instrText>
      </w:r>
      <w:r w:rsidR="00C77C15">
        <w:fldChar w:fldCharType="separate"/>
      </w:r>
      <w:r w:rsidRPr="00F32EFF">
        <w:rPr>
          <w:rFonts w:ascii="Times New Roman" w:eastAsia="Times New Roman" w:hAnsi="Times New Roman" w:cs="Times New Roman"/>
          <w:color w:val="0000FF"/>
          <w:sz w:val="24"/>
          <w:szCs w:val="24"/>
          <w:u w:val="single"/>
          <w:lang w:val="en-US" w:eastAsia="es-CO"/>
        </w:rPr>
        <w:t>press release</w:t>
      </w:r>
      <w:r w:rsidR="00C77C15">
        <w:rPr>
          <w:rFonts w:ascii="Times New Roman" w:eastAsia="Times New Roman" w:hAnsi="Times New Roman" w:cs="Times New Roman"/>
          <w:color w:val="0000FF"/>
          <w:sz w:val="24"/>
          <w:szCs w:val="24"/>
          <w:u w:val="single"/>
          <w:lang w:val="en-US" w:eastAsia="es-CO"/>
        </w:rPr>
        <w:fldChar w:fldCharType="end"/>
      </w:r>
      <w:r w:rsidRPr="00F32EFF">
        <w:rPr>
          <w:rFonts w:ascii="Times New Roman" w:eastAsia="Times New Roman" w:hAnsi="Times New Roman" w:cs="Times New Roman"/>
          <w:sz w:val="24"/>
          <w:szCs w:val="24"/>
          <w:lang w:val="en-US" w:eastAsia="es-CO"/>
        </w:rPr>
        <w:t xml:space="preserve">. But its tendency to boost the potentially deadly </w:t>
      </w:r>
      <w:r w:rsidRPr="00F32EFF">
        <w:rPr>
          <w:rFonts w:ascii="Times New Roman" w:eastAsia="Times New Roman" w:hAnsi="Times New Roman" w:cs="Times New Roman"/>
          <w:i/>
          <w:iCs/>
          <w:sz w:val="24"/>
          <w:szCs w:val="24"/>
          <w:lang w:val="en-US" w:eastAsia="es-CO"/>
        </w:rPr>
        <w:t>E. coli</w:t>
      </w:r>
      <w:r w:rsidRPr="00F32EFF">
        <w:rPr>
          <w:rFonts w:ascii="Times New Roman" w:eastAsia="Times New Roman" w:hAnsi="Times New Roman" w:cs="Times New Roman"/>
          <w:sz w:val="24"/>
          <w:szCs w:val="24"/>
          <w:lang w:val="en-US" w:eastAsia="es-CO"/>
        </w:rPr>
        <w:t xml:space="preserve"> 0157 strain "is likely to have profound implications in food safety."</w:t>
      </w:r>
    </w:p>
    <w:p w:rsidR="00F32EFF" w:rsidRPr="00F32EFF" w:rsidRDefault="00F32EFF" w:rsidP="00F32EFF">
      <w:pPr>
        <w:spacing w:before="100" w:beforeAutospacing="1" w:after="100" w:afterAutospacing="1" w:line="240" w:lineRule="auto"/>
        <w:rPr>
          <w:rFonts w:ascii="Times New Roman" w:eastAsia="Times New Roman" w:hAnsi="Times New Roman" w:cs="Times New Roman"/>
          <w:sz w:val="24"/>
          <w:szCs w:val="24"/>
          <w:lang w:val="en-US" w:eastAsia="es-CO"/>
        </w:rPr>
      </w:pPr>
      <w:r w:rsidRPr="00F32EFF">
        <w:rPr>
          <w:rFonts w:ascii="Times New Roman" w:eastAsia="Times New Roman" w:hAnsi="Times New Roman" w:cs="Times New Roman"/>
          <w:sz w:val="24"/>
          <w:szCs w:val="24"/>
          <w:lang w:val="en-US" w:eastAsia="es-CO"/>
        </w:rPr>
        <w:t xml:space="preserve">The US Department of Agriculture, which is responsible for monitoring the safety of meat products, acknowledged the problem from the start. The USDA's then-undersecretary for food safety, Richard Raymond, </w:t>
      </w:r>
      <w:r w:rsidR="00C77C15">
        <w:fldChar w:fldCharType="begin"/>
      </w:r>
      <w:r w:rsidR="00C77C15" w:rsidRPr="00C77C15">
        <w:rPr>
          <w:lang w:val="en-US"/>
        </w:rPr>
        <w:instrText xml:space="preserve"> HYPERLINK "http://www.cornucopia.org/2008/01/scientists-study-possible-link-between</w:instrText>
      </w:r>
      <w:r w:rsidR="00C77C15" w:rsidRPr="00C77C15">
        <w:rPr>
          <w:lang w:val="en-US"/>
        </w:rPr>
        <w:instrText xml:space="preserve">-ethanol-byproduct-and-e-coli/" </w:instrText>
      </w:r>
      <w:r w:rsidR="00C77C15">
        <w:fldChar w:fldCharType="separate"/>
      </w:r>
      <w:r w:rsidRPr="00F32EFF">
        <w:rPr>
          <w:rFonts w:ascii="Times New Roman" w:eastAsia="Times New Roman" w:hAnsi="Times New Roman" w:cs="Times New Roman"/>
          <w:color w:val="0000FF"/>
          <w:sz w:val="24"/>
          <w:szCs w:val="24"/>
          <w:u w:val="single"/>
          <w:lang w:val="en-US" w:eastAsia="es-CO"/>
        </w:rPr>
        <w:t>told</w:t>
      </w:r>
      <w:r w:rsidR="00C77C15">
        <w:rPr>
          <w:rFonts w:ascii="Times New Roman" w:eastAsia="Times New Roman" w:hAnsi="Times New Roman" w:cs="Times New Roman"/>
          <w:color w:val="0000FF"/>
          <w:sz w:val="24"/>
          <w:szCs w:val="24"/>
          <w:u w:val="single"/>
          <w:lang w:val="en-US" w:eastAsia="es-CO"/>
        </w:rPr>
        <w:fldChar w:fldCharType="end"/>
      </w:r>
      <w:r w:rsidR="00C77C15">
        <w:fldChar w:fldCharType="begin"/>
      </w:r>
      <w:r w:rsidR="00C77C15" w:rsidRPr="00C77C15">
        <w:rPr>
          <w:lang w:val="en-US"/>
        </w:rPr>
        <w:instrText xml:space="preserve"> HYPERLINK "http://www.cornucopia.org/2008/01/scientists-study-possible-link-between-ethanol-byproduct-and-e-coli/" </w:instrText>
      </w:r>
      <w:r w:rsidR="00C77C15">
        <w:fldChar w:fldCharType="separate"/>
      </w:r>
      <w:r w:rsidRPr="00F32EFF">
        <w:rPr>
          <w:rFonts w:ascii="Times New Roman" w:eastAsia="Times New Roman" w:hAnsi="Times New Roman" w:cs="Times New Roman"/>
          <w:color w:val="0000FF"/>
          <w:sz w:val="24"/>
          <w:szCs w:val="24"/>
          <w:u w:val="single"/>
          <w:lang w:val="en-US" w:eastAsia="es-CO"/>
        </w:rPr>
        <w:t xml:space="preserve"> the </w:t>
      </w:r>
      <w:r w:rsidRPr="00F32EFF">
        <w:rPr>
          <w:rFonts w:ascii="Times New Roman" w:eastAsia="Times New Roman" w:hAnsi="Times New Roman" w:cs="Times New Roman"/>
          <w:i/>
          <w:iCs/>
          <w:color w:val="0000FF"/>
          <w:sz w:val="24"/>
          <w:szCs w:val="24"/>
          <w:u w:val="single"/>
          <w:lang w:val="en-US" w:eastAsia="es-CO"/>
        </w:rPr>
        <w:t>Des Moines Register</w:t>
      </w:r>
      <w:r w:rsidRPr="00F32EFF">
        <w:rPr>
          <w:rFonts w:ascii="Times New Roman" w:eastAsia="Times New Roman" w:hAnsi="Times New Roman" w:cs="Times New Roman"/>
          <w:color w:val="0000FF"/>
          <w:sz w:val="24"/>
          <w:szCs w:val="24"/>
          <w:u w:val="single"/>
          <w:lang w:val="en-US" w:eastAsia="es-CO"/>
        </w:rPr>
        <w:t xml:space="preserve"> in early 2008</w:t>
      </w:r>
      <w:r w:rsidR="00C77C15">
        <w:rPr>
          <w:rFonts w:ascii="Times New Roman" w:eastAsia="Times New Roman" w:hAnsi="Times New Roman" w:cs="Times New Roman"/>
          <w:color w:val="0000FF"/>
          <w:sz w:val="24"/>
          <w:szCs w:val="24"/>
          <w:u w:val="single"/>
          <w:lang w:val="en-US" w:eastAsia="es-CO"/>
        </w:rPr>
        <w:fldChar w:fldCharType="end"/>
      </w:r>
      <w:r w:rsidRPr="00F32EFF">
        <w:rPr>
          <w:rFonts w:ascii="Times New Roman" w:eastAsia="Times New Roman" w:hAnsi="Times New Roman" w:cs="Times New Roman"/>
          <w:sz w:val="24"/>
          <w:szCs w:val="24"/>
          <w:lang w:val="en-US" w:eastAsia="es-CO"/>
        </w:rPr>
        <w:t xml:space="preserve"> that he thought distillers grains were one of several factors behind the massive spike in recalls of </w:t>
      </w:r>
      <w:r w:rsidRPr="00F32EFF">
        <w:rPr>
          <w:rFonts w:ascii="Times New Roman" w:eastAsia="Times New Roman" w:hAnsi="Times New Roman" w:cs="Times New Roman"/>
          <w:i/>
          <w:iCs/>
          <w:sz w:val="24"/>
          <w:szCs w:val="24"/>
          <w:lang w:val="en-US" w:eastAsia="es-CO"/>
        </w:rPr>
        <w:t>E. coli</w:t>
      </w:r>
      <w:r w:rsidRPr="00F32EFF">
        <w:rPr>
          <w:rFonts w:ascii="Times New Roman" w:eastAsia="Times New Roman" w:hAnsi="Times New Roman" w:cs="Times New Roman"/>
          <w:sz w:val="24"/>
          <w:szCs w:val="24"/>
          <w:lang w:val="en-US" w:eastAsia="es-CO"/>
        </w:rPr>
        <w:t xml:space="preserve"> 0157-tainted beef that had occurred in 2007. And he also telegraphed the department's strategy for responding to the threat: inaction. Here's the </w:t>
      </w:r>
      <w:r w:rsidRPr="00F32EFF">
        <w:rPr>
          <w:rFonts w:ascii="Times New Roman" w:eastAsia="Times New Roman" w:hAnsi="Times New Roman" w:cs="Times New Roman"/>
          <w:i/>
          <w:iCs/>
          <w:sz w:val="24"/>
          <w:szCs w:val="24"/>
          <w:lang w:val="en-US" w:eastAsia="es-CO"/>
        </w:rPr>
        <w:t>Register</w:t>
      </w:r>
      <w:r w:rsidRPr="00F32EFF">
        <w:rPr>
          <w:rFonts w:ascii="Times New Roman" w:eastAsia="Times New Roman" w:hAnsi="Times New Roman" w:cs="Times New Roman"/>
          <w:sz w:val="24"/>
          <w:szCs w:val="24"/>
          <w:lang w:val="en-US" w:eastAsia="es-CO"/>
        </w:rPr>
        <w:t>:</w:t>
      </w:r>
    </w:p>
    <w:p w:rsidR="00F32EFF" w:rsidRPr="00F32EFF" w:rsidRDefault="00F32EFF" w:rsidP="00F32EFF">
      <w:pPr>
        <w:spacing w:before="100" w:beforeAutospacing="1" w:after="100" w:afterAutospacing="1" w:line="240" w:lineRule="auto"/>
        <w:rPr>
          <w:ins w:id="1" w:author="Unknown"/>
          <w:rFonts w:ascii="Times New Roman" w:eastAsia="Times New Roman" w:hAnsi="Times New Roman" w:cs="Times New Roman"/>
          <w:sz w:val="24"/>
          <w:szCs w:val="24"/>
          <w:lang w:val="en-US" w:eastAsia="es-CO"/>
        </w:rPr>
      </w:pPr>
      <w:ins w:id="2" w:author="Unknown">
        <w:r w:rsidRPr="00F32EFF">
          <w:rPr>
            <w:rFonts w:ascii="Times New Roman" w:eastAsia="Times New Roman" w:hAnsi="Times New Roman" w:cs="Times New Roman"/>
            <w:i/>
            <w:iCs/>
            <w:sz w:val="24"/>
            <w:szCs w:val="24"/>
            <w:lang w:eastAsia="es-CO"/>
          </w:rPr>
          <w:fldChar w:fldCharType="begin"/>
        </w:r>
        <w:r w:rsidRPr="00F32EFF">
          <w:rPr>
            <w:rFonts w:ascii="Times New Roman" w:eastAsia="Times New Roman" w:hAnsi="Times New Roman" w:cs="Times New Roman"/>
            <w:i/>
            <w:iCs/>
            <w:sz w:val="24"/>
            <w:szCs w:val="24"/>
            <w:lang w:val="en-US" w:eastAsia="es-CO"/>
          </w:rPr>
          <w:instrText xml:space="preserve"> HYPERLINK "http://www.motherjones.com/about/advertising/contact-form" </w:instrText>
        </w:r>
        <w:r w:rsidRPr="00F32EFF">
          <w:rPr>
            <w:rFonts w:ascii="Times New Roman" w:eastAsia="Times New Roman" w:hAnsi="Times New Roman" w:cs="Times New Roman"/>
            <w:i/>
            <w:iCs/>
            <w:sz w:val="24"/>
            <w:szCs w:val="24"/>
            <w:lang w:eastAsia="es-CO"/>
          </w:rPr>
          <w:fldChar w:fldCharType="separate"/>
        </w:r>
        <w:r w:rsidRPr="00F32EFF">
          <w:rPr>
            <w:rFonts w:ascii="Times New Roman" w:eastAsia="Times New Roman" w:hAnsi="Times New Roman" w:cs="Times New Roman"/>
            <w:i/>
            <w:iCs/>
            <w:color w:val="0000FF"/>
            <w:sz w:val="24"/>
            <w:szCs w:val="24"/>
            <w:u w:val="single"/>
            <w:lang w:val="en-US" w:eastAsia="es-CO"/>
          </w:rPr>
          <w:t>Advertise on MotherJones.com</w:t>
        </w:r>
        <w:r w:rsidRPr="00F32EFF">
          <w:rPr>
            <w:rFonts w:ascii="Times New Roman" w:eastAsia="Times New Roman" w:hAnsi="Times New Roman" w:cs="Times New Roman"/>
            <w:i/>
            <w:iCs/>
            <w:sz w:val="24"/>
            <w:szCs w:val="24"/>
            <w:lang w:eastAsia="es-CO"/>
          </w:rPr>
          <w:fldChar w:fldCharType="end"/>
        </w:r>
      </w:ins>
    </w:p>
    <w:p w:rsidR="00F32EFF" w:rsidRPr="00F32EFF" w:rsidRDefault="00F32EFF" w:rsidP="00F32EFF">
      <w:pPr>
        <w:spacing w:beforeAutospacing="1" w:after="100" w:afterAutospacing="1" w:line="240" w:lineRule="auto"/>
        <w:rPr>
          <w:ins w:id="3" w:author="Unknown"/>
          <w:rFonts w:ascii="Times New Roman" w:eastAsia="Times New Roman" w:hAnsi="Times New Roman" w:cs="Times New Roman"/>
          <w:sz w:val="24"/>
          <w:szCs w:val="24"/>
          <w:lang w:val="en-US" w:eastAsia="es-CO"/>
        </w:rPr>
      </w:pPr>
      <w:ins w:id="4" w:author="Unknown">
        <w:r w:rsidRPr="00F32EFF">
          <w:rPr>
            <w:rFonts w:ascii="Times New Roman" w:eastAsia="Times New Roman" w:hAnsi="Times New Roman" w:cs="Times New Roman"/>
            <w:sz w:val="24"/>
            <w:szCs w:val="24"/>
            <w:lang w:val="en-US" w:eastAsia="es-CO"/>
          </w:rPr>
          <w:t xml:space="preserve">Raymond said the government had no intention of restricting the use of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grains even if the E. coli link is confirmed, and would instead leave it to the industry to decide how to address the issue. One possibility, he said, is to vaccinate cattle.</w:t>
        </w:r>
      </w:ins>
    </w:p>
    <w:p w:rsidR="00F32EFF" w:rsidRPr="00F32EFF" w:rsidRDefault="00F32EFF" w:rsidP="00F32EFF">
      <w:pPr>
        <w:spacing w:before="100" w:beforeAutospacing="1" w:after="100" w:afterAutospacing="1" w:line="240" w:lineRule="auto"/>
        <w:rPr>
          <w:ins w:id="5" w:author="Unknown"/>
          <w:rFonts w:ascii="Times New Roman" w:eastAsia="Times New Roman" w:hAnsi="Times New Roman" w:cs="Times New Roman"/>
          <w:sz w:val="24"/>
          <w:szCs w:val="24"/>
          <w:lang w:val="en-US" w:eastAsia="es-CO"/>
        </w:rPr>
      </w:pPr>
      <w:ins w:id="6" w:author="Unknown">
        <w:r w:rsidRPr="00F32EFF">
          <w:rPr>
            <w:rFonts w:ascii="Times New Roman" w:eastAsia="Times New Roman" w:hAnsi="Times New Roman" w:cs="Times New Roman"/>
            <w:sz w:val="24"/>
            <w:szCs w:val="24"/>
            <w:lang w:val="en-US" w:eastAsia="es-CO"/>
          </w:rPr>
          <w:t>"I'm not about to tell the cattlemen what they are going to feed their cows," he said.</w:t>
        </w:r>
      </w:ins>
    </w:p>
    <w:p w:rsidR="00F32EFF" w:rsidRPr="00F32EFF" w:rsidRDefault="00F32EFF" w:rsidP="00F32EFF">
      <w:pPr>
        <w:spacing w:before="100" w:beforeAutospacing="1" w:after="100" w:afterAutospacing="1" w:line="240" w:lineRule="auto"/>
        <w:rPr>
          <w:ins w:id="7" w:author="Unknown"/>
          <w:rFonts w:ascii="Times New Roman" w:eastAsia="Times New Roman" w:hAnsi="Times New Roman" w:cs="Times New Roman"/>
          <w:sz w:val="24"/>
          <w:szCs w:val="24"/>
          <w:lang w:val="en-US" w:eastAsia="es-CO"/>
        </w:rPr>
      </w:pPr>
      <w:ins w:id="8" w:author="Unknown">
        <w:r w:rsidRPr="00F32EFF">
          <w:rPr>
            <w:rFonts w:ascii="Times New Roman" w:eastAsia="Times New Roman" w:hAnsi="Times New Roman" w:cs="Times New Roman"/>
            <w:sz w:val="24"/>
            <w:szCs w:val="24"/>
            <w:lang w:val="en-US" w:eastAsia="es-CO"/>
          </w:rPr>
          <w:t xml:space="preserve">But as the </w:t>
        </w:r>
        <w:r w:rsidRPr="00F32EFF">
          <w:rPr>
            <w:rFonts w:ascii="Times New Roman" w:eastAsia="Times New Roman" w:hAnsi="Times New Roman" w:cs="Times New Roman"/>
            <w:i/>
            <w:iCs/>
            <w:sz w:val="24"/>
            <w:szCs w:val="24"/>
            <w:lang w:val="en-US" w:eastAsia="es-CO"/>
          </w:rPr>
          <w:t>Register</w:t>
        </w:r>
        <w:r w:rsidRPr="00F32EFF">
          <w:rPr>
            <w:rFonts w:ascii="Times New Roman" w:eastAsia="Times New Roman" w:hAnsi="Times New Roman" w:cs="Times New Roman"/>
            <w:sz w:val="24"/>
            <w:szCs w:val="24"/>
            <w:lang w:val="en-US" w:eastAsia="es-CO"/>
          </w:rPr>
          <w:t xml:space="preserve"> noted—and as remains true today—there is no approved</w:t>
        </w:r>
        <w:r w:rsidRPr="00F32EFF">
          <w:rPr>
            <w:rFonts w:ascii="Times New Roman" w:eastAsia="Times New Roman" w:hAnsi="Times New Roman" w:cs="Times New Roman"/>
            <w:i/>
            <w:iCs/>
            <w:sz w:val="24"/>
            <w:szCs w:val="24"/>
            <w:lang w:val="en-US" w:eastAsia="es-CO"/>
          </w:rPr>
          <w:t xml:space="preserve"> E. coli</w:t>
        </w:r>
        <w:r w:rsidRPr="00F32EFF">
          <w:rPr>
            <w:rFonts w:ascii="Times New Roman" w:eastAsia="Times New Roman" w:hAnsi="Times New Roman" w:cs="Times New Roman"/>
            <w:sz w:val="24"/>
            <w:szCs w:val="24"/>
            <w:lang w:val="en-US" w:eastAsia="es-CO"/>
          </w:rPr>
          <w:t xml:space="preserve"> vaccine.</w:t>
        </w:r>
      </w:ins>
    </w:p>
    <w:p w:rsidR="00F32EFF" w:rsidRPr="00F32EFF" w:rsidRDefault="00F32EFF" w:rsidP="00F32EFF">
      <w:pPr>
        <w:spacing w:before="100" w:beforeAutospacing="1" w:after="100" w:afterAutospacing="1" w:line="240" w:lineRule="auto"/>
        <w:rPr>
          <w:ins w:id="9" w:author="Unknown"/>
          <w:rFonts w:ascii="Times New Roman" w:eastAsia="Times New Roman" w:hAnsi="Times New Roman" w:cs="Times New Roman"/>
          <w:sz w:val="24"/>
          <w:szCs w:val="24"/>
          <w:lang w:val="en-US" w:eastAsia="es-CO"/>
        </w:rPr>
      </w:pPr>
      <w:ins w:id="10" w:author="Unknown">
        <w:r w:rsidRPr="00F32EFF">
          <w:rPr>
            <w:rFonts w:ascii="Times New Roman" w:eastAsia="Times New Roman" w:hAnsi="Times New Roman" w:cs="Times New Roman"/>
            <w:sz w:val="24"/>
            <w:szCs w:val="24"/>
            <w:lang w:val="en-US" w:eastAsia="es-CO"/>
          </w:rPr>
          <w:lastRenderedPageBreak/>
          <w:t xml:space="preserve">Since then, of course, the ethanol boom has continued—production has </w:t>
        </w:r>
        <w:r w:rsidRPr="00F32EFF">
          <w:rPr>
            <w:rFonts w:ascii="Times New Roman" w:eastAsia="Times New Roman" w:hAnsi="Times New Roman" w:cs="Times New Roman"/>
            <w:sz w:val="24"/>
            <w:szCs w:val="24"/>
            <w:lang w:eastAsia="es-CO"/>
          </w:rPr>
          <w:fldChar w:fldCharType="begin"/>
        </w:r>
        <w:r w:rsidRPr="00F32EFF">
          <w:rPr>
            <w:rFonts w:ascii="Times New Roman" w:eastAsia="Times New Roman" w:hAnsi="Times New Roman" w:cs="Times New Roman"/>
            <w:sz w:val="24"/>
            <w:szCs w:val="24"/>
            <w:lang w:val="en-US" w:eastAsia="es-CO"/>
          </w:rPr>
          <w:instrText xml:space="preserve"> HYPERLINK "http://www.ethanolrfa.org/pages/statistics" </w:instrText>
        </w:r>
        <w:r w:rsidRPr="00F32EFF">
          <w:rPr>
            <w:rFonts w:ascii="Times New Roman" w:eastAsia="Times New Roman" w:hAnsi="Times New Roman" w:cs="Times New Roman"/>
            <w:sz w:val="24"/>
            <w:szCs w:val="24"/>
            <w:lang w:eastAsia="es-CO"/>
          </w:rPr>
          <w:fldChar w:fldCharType="separate"/>
        </w:r>
        <w:r w:rsidRPr="00F32EFF">
          <w:rPr>
            <w:rFonts w:ascii="Times New Roman" w:eastAsia="Times New Roman" w:hAnsi="Times New Roman" w:cs="Times New Roman"/>
            <w:color w:val="0000FF"/>
            <w:sz w:val="24"/>
            <w:szCs w:val="24"/>
            <w:u w:val="single"/>
            <w:lang w:val="en-US" w:eastAsia="es-CO"/>
          </w:rPr>
          <w:t>more than doubled</w:t>
        </w:r>
        <w:r w:rsidRPr="00F32EFF">
          <w:rPr>
            <w:rFonts w:ascii="Times New Roman" w:eastAsia="Times New Roman" w:hAnsi="Times New Roman" w:cs="Times New Roman"/>
            <w:sz w:val="24"/>
            <w:szCs w:val="24"/>
            <w:lang w:eastAsia="es-CO"/>
          </w:rPr>
          <w:fldChar w:fldCharType="end"/>
        </w:r>
        <w:r w:rsidRPr="00F32EFF">
          <w:rPr>
            <w:rFonts w:ascii="Times New Roman" w:eastAsia="Times New Roman" w:hAnsi="Times New Roman" w:cs="Times New Roman"/>
            <w:sz w:val="24"/>
            <w:szCs w:val="24"/>
            <w:lang w:val="en-US" w:eastAsia="es-CO"/>
          </w:rPr>
          <w:t xml:space="preserve"> since 2007—corn prices have stayed high, and livestock operations </w:t>
        </w:r>
        <w:r w:rsidRPr="00F32EFF">
          <w:rPr>
            <w:rFonts w:ascii="Times New Roman" w:eastAsia="Times New Roman" w:hAnsi="Times New Roman" w:cs="Times New Roman"/>
            <w:sz w:val="24"/>
            <w:szCs w:val="24"/>
            <w:lang w:eastAsia="es-CO"/>
          </w:rPr>
          <w:fldChar w:fldCharType="begin"/>
        </w:r>
        <w:r w:rsidRPr="00F32EFF">
          <w:rPr>
            <w:rFonts w:ascii="Times New Roman" w:eastAsia="Times New Roman" w:hAnsi="Times New Roman" w:cs="Times New Roman"/>
            <w:sz w:val="24"/>
            <w:szCs w:val="24"/>
            <w:lang w:val="en-US" w:eastAsia="es-CO"/>
          </w:rPr>
          <w:instrText xml:space="preserve"> HYPERLINK "http://www.ethanolrfa.org/pages/industry-resources-coproducts" </w:instrText>
        </w:r>
        <w:r w:rsidRPr="00F32EFF">
          <w:rPr>
            <w:rFonts w:ascii="Times New Roman" w:eastAsia="Times New Roman" w:hAnsi="Times New Roman" w:cs="Times New Roman"/>
            <w:sz w:val="24"/>
            <w:szCs w:val="24"/>
            <w:lang w:eastAsia="es-CO"/>
          </w:rPr>
          <w:fldChar w:fldCharType="separate"/>
        </w:r>
        <w:r w:rsidRPr="00F32EFF">
          <w:rPr>
            <w:rFonts w:ascii="Times New Roman" w:eastAsia="Times New Roman" w:hAnsi="Times New Roman" w:cs="Times New Roman"/>
            <w:color w:val="0000FF"/>
            <w:sz w:val="24"/>
            <w:szCs w:val="24"/>
            <w:u w:val="single"/>
            <w:lang w:val="en-US" w:eastAsia="es-CO"/>
          </w:rPr>
          <w:t>consume massive amounts of distillers grains.</w:t>
        </w:r>
        <w:r w:rsidRPr="00F32EFF">
          <w:rPr>
            <w:rFonts w:ascii="Times New Roman" w:eastAsia="Times New Roman" w:hAnsi="Times New Roman" w:cs="Times New Roman"/>
            <w:sz w:val="24"/>
            <w:szCs w:val="24"/>
            <w:lang w:eastAsia="es-CO"/>
          </w:rPr>
          <w:fldChar w:fldCharType="end"/>
        </w:r>
      </w:ins>
    </w:p>
    <w:p w:rsidR="00F32EFF" w:rsidRPr="00F32EFF" w:rsidRDefault="00F32EFF" w:rsidP="00F32EFF">
      <w:pPr>
        <w:spacing w:after="0" w:line="240" w:lineRule="auto"/>
        <w:rPr>
          <w:ins w:id="11" w:author="Unknown"/>
          <w:rFonts w:ascii="Times New Roman" w:eastAsia="Times New Roman" w:hAnsi="Times New Roman" w:cs="Times New Roman"/>
          <w:sz w:val="24"/>
          <w:szCs w:val="24"/>
          <w:lang w:val="en-US" w:eastAsia="es-CO"/>
        </w:rPr>
      </w:pPr>
      <w:ins w:id="12" w:author="Unknown">
        <w:r w:rsidRPr="00F32EFF">
          <w:rPr>
            <w:rFonts w:ascii="Times New Roman" w:eastAsia="Times New Roman" w:hAnsi="Times New Roman" w:cs="Times New Roman"/>
            <w:sz w:val="24"/>
            <w:szCs w:val="24"/>
            <w:lang w:val="en-US" w:eastAsia="es-CO"/>
          </w:rPr>
          <w:t xml:space="preserve">In 2012,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 accounted for more than a quarter of ethanol makers' total revenue. "Distillers may become the product and ethanol the byproduct," said one agribusiness professor.</w:t>
        </w:r>
      </w:ins>
    </w:p>
    <w:p w:rsidR="00F32EFF" w:rsidRPr="00F32EFF" w:rsidRDefault="00F32EFF" w:rsidP="00F32EFF">
      <w:pPr>
        <w:spacing w:before="100" w:beforeAutospacing="1" w:after="100" w:afterAutospacing="1" w:line="240" w:lineRule="auto"/>
        <w:rPr>
          <w:ins w:id="13" w:author="Unknown"/>
          <w:rFonts w:ascii="Times New Roman" w:eastAsia="Times New Roman" w:hAnsi="Times New Roman" w:cs="Times New Roman"/>
          <w:sz w:val="24"/>
          <w:szCs w:val="24"/>
          <w:lang w:val="en-US" w:eastAsia="es-CO"/>
        </w:rPr>
      </w:pPr>
      <w:proofErr w:type="gramStart"/>
      <w:ins w:id="14" w:author="Unknown">
        <w:r w:rsidRPr="00F32EFF">
          <w:rPr>
            <w:rFonts w:ascii="Times New Roman" w:eastAsia="Times New Roman" w:hAnsi="Times New Roman" w:cs="Times New Roman"/>
            <w:sz w:val="24"/>
            <w:szCs w:val="24"/>
            <w:lang w:val="en-US" w:eastAsia="es-CO"/>
          </w:rPr>
          <w:t>And the USDA?</w:t>
        </w:r>
        <w:proofErr w:type="gramEnd"/>
        <w:r w:rsidRPr="00F32EFF">
          <w:rPr>
            <w:rFonts w:ascii="Times New Roman" w:eastAsia="Times New Roman" w:hAnsi="Times New Roman" w:cs="Times New Roman"/>
            <w:sz w:val="24"/>
            <w:szCs w:val="24"/>
            <w:lang w:val="en-US" w:eastAsia="es-CO"/>
          </w:rPr>
          <w:t xml:space="preserve"> Well, it's still acknowledging the </w:t>
        </w:r>
        <w:r w:rsidRPr="00F32EFF">
          <w:rPr>
            <w:rFonts w:ascii="Times New Roman" w:eastAsia="Times New Roman" w:hAnsi="Times New Roman" w:cs="Times New Roman"/>
            <w:i/>
            <w:iCs/>
            <w:sz w:val="24"/>
            <w:szCs w:val="24"/>
            <w:lang w:val="en-US" w:eastAsia="es-CO"/>
          </w:rPr>
          <w:t>E. coli</w:t>
        </w:r>
        <w:r w:rsidRPr="00F32EFF">
          <w:rPr>
            <w:rFonts w:ascii="Times New Roman" w:eastAsia="Times New Roman" w:hAnsi="Times New Roman" w:cs="Times New Roman"/>
            <w:sz w:val="24"/>
            <w:szCs w:val="24"/>
            <w:lang w:val="en-US" w:eastAsia="es-CO"/>
          </w:rPr>
          <w:t xml:space="preserve"> problem. In fact, it turns out that the department's own researchers at a lab in Nebraska have been </w:t>
        </w:r>
        <w:r w:rsidRPr="00F32EFF">
          <w:rPr>
            <w:rFonts w:ascii="Times New Roman" w:eastAsia="Times New Roman" w:hAnsi="Times New Roman" w:cs="Times New Roman"/>
            <w:sz w:val="24"/>
            <w:szCs w:val="24"/>
            <w:lang w:eastAsia="es-CO"/>
          </w:rPr>
          <w:fldChar w:fldCharType="begin"/>
        </w:r>
        <w:r w:rsidRPr="00F32EFF">
          <w:rPr>
            <w:rFonts w:ascii="Times New Roman" w:eastAsia="Times New Roman" w:hAnsi="Times New Roman" w:cs="Times New Roman"/>
            <w:sz w:val="24"/>
            <w:szCs w:val="24"/>
            <w:lang w:val="en-US" w:eastAsia="es-CO"/>
          </w:rPr>
          <w:instrText xml:space="preserve"> HYPERLINK "http://www.ars.usda.gov/is/pr/2011/110519.htm" </w:instrText>
        </w:r>
        <w:r w:rsidRPr="00F32EFF">
          <w:rPr>
            <w:rFonts w:ascii="Times New Roman" w:eastAsia="Times New Roman" w:hAnsi="Times New Roman" w:cs="Times New Roman"/>
            <w:sz w:val="24"/>
            <w:szCs w:val="24"/>
            <w:lang w:eastAsia="es-CO"/>
          </w:rPr>
          <w:fldChar w:fldCharType="separate"/>
        </w:r>
        <w:r w:rsidRPr="00F32EFF">
          <w:rPr>
            <w:rFonts w:ascii="Times New Roman" w:eastAsia="Times New Roman" w:hAnsi="Times New Roman" w:cs="Times New Roman"/>
            <w:color w:val="0000FF"/>
            <w:sz w:val="24"/>
            <w:szCs w:val="24"/>
            <w:u w:val="single"/>
            <w:lang w:val="en-US" w:eastAsia="es-CO"/>
          </w:rPr>
          <w:t>studying the issue</w:t>
        </w:r>
        <w:r w:rsidRPr="00F32EFF">
          <w:rPr>
            <w:rFonts w:ascii="Times New Roman" w:eastAsia="Times New Roman" w:hAnsi="Times New Roman" w:cs="Times New Roman"/>
            <w:sz w:val="24"/>
            <w:szCs w:val="24"/>
            <w:lang w:eastAsia="es-CO"/>
          </w:rPr>
          <w:fldChar w:fldCharType="end"/>
        </w:r>
        <w:r w:rsidRPr="00F32EFF">
          <w:rPr>
            <w:rFonts w:ascii="Times New Roman" w:eastAsia="Times New Roman" w:hAnsi="Times New Roman" w:cs="Times New Roman"/>
            <w:sz w:val="24"/>
            <w:szCs w:val="24"/>
            <w:lang w:val="en-US" w:eastAsia="es-CO"/>
          </w:rPr>
          <w:t xml:space="preserve"> since 2007 and finding that, yes,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grains do ramp up </w:t>
        </w:r>
        <w:r w:rsidRPr="00F32EFF">
          <w:rPr>
            <w:rFonts w:ascii="Times New Roman" w:eastAsia="Times New Roman" w:hAnsi="Times New Roman" w:cs="Times New Roman"/>
            <w:i/>
            <w:iCs/>
            <w:sz w:val="24"/>
            <w:szCs w:val="24"/>
            <w:lang w:val="en-US" w:eastAsia="es-CO"/>
          </w:rPr>
          <w:t>E. coli</w:t>
        </w:r>
        <w:r w:rsidRPr="00F32EFF">
          <w:rPr>
            <w:rFonts w:ascii="Times New Roman" w:eastAsia="Times New Roman" w:hAnsi="Times New Roman" w:cs="Times New Roman"/>
            <w:sz w:val="24"/>
            <w:szCs w:val="24"/>
            <w:lang w:val="en-US" w:eastAsia="es-CO"/>
          </w:rPr>
          <w:t xml:space="preserve"> 0157 in the guts of cattle. And last week, lead researcher James Wells reported the latest results to </w:t>
        </w:r>
        <w:r w:rsidRPr="00F32EFF">
          <w:rPr>
            <w:rFonts w:ascii="Times New Roman" w:eastAsia="Times New Roman" w:hAnsi="Times New Roman" w:cs="Times New Roman"/>
            <w:i/>
            <w:iCs/>
            <w:sz w:val="24"/>
            <w:szCs w:val="24"/>
            <w:lang w:eastAsia="es-CO"/>
          </w:rPr>
          <w:fldChar w:fldCharType="begin"/>
        </w:r>
        <w:r w:rsidRPr="00F32EFF">
          <w:rPr>
            <w:rFonts w:ascii="Times New Roman" w:eastAsia="Times New Roman" w:hAnsi="Times New Roman" w:cs="Times New Roman"/>
            <w:i/>
            <w:iCs/>
            <w:sz w:val="24"/>
            <w:szCs w:val="24"/>
            <w:lang w:val="en-US" w:eastAsia="es-CO"/>
          </w:rPr>
          <w:instrText xml:space="preserve"> HYPERLINK "http://www.foodsafetynews.com/2013/05/feeding-wet-distillers-grains-could-spike-e-coli-levels/" \l ".UYkqLoKGtrV" </w:instrText>
        </w:r>
        <w:r w:rsidRPr="00F32EFF">
          <w:rPr>
            <w:rFonts w:ascii="Times New Roman" w:eastAsia="Times New Roman" w:hAnsi="Times New Roman" w:cs="Times New Roman"/>
            <w:i/>
            <w:iCs/>
            <w:sz w:val="24"/>
            <w:szCs w:val="24"/>
            <w:lang w:eastAsia="es-CO"/>
          </w:rPr>
          <w:fldChar w:fldCharType="separate"/>
        </w:r>
        <w:r w:rsidRPr="00F32EFF">
          <w:rPr>
            <w:rFonts w:ascii="Times New Roman" w:eastAsia="Times New Roman" w:hAnsi="Times New Roman" w:cs="Times New Roman"/>
            <w:i/>
            <w:iCs/>
            <w:color w:val="0000FF"/>
            <w:sz w:val="24"/>
            <w:szCs w:val="24"/>
            <w:u w:val="single"/>
            <w:lang w:val="en-US" w:eastAsia="es-CO"/>
          </w:rPr>
          <w:t xml:space="preserve">Food Safety News </w:t>
        </w:r>
        <w:r w:rsidRPr="00F32EFF">
          <w:rPr>
            <w:rFonts w:ascii="Times New Roman" w:eastAsia="Times New Roman" w:hAnsi="Times New Roman" w:cs="Times New Roman"/>
            <w:i/>
            <w:iCs/>
            <w:sz w:val="24"/>
            <w:szCs w:val="24"/>
            <w:lang w:eastAsia="es-CO"/>
          </w:rPr>
          <w:fldChar w:fldCharType="end"/>
        </w:r>
        <w:r w:rsidRPr="00F32EFF">
          <w:rPr>
            <w:rFonts w:ascii="Times New Roman" w:eastAsia="Times New Roman" w:hAnsi="Times New Roman" w:cs="Times New Roman"/>
            <w:sz w:val="24"/>
            <w:szCs w:val="24"/>
            <w:lang w:val="en-US" w:eastAsia="es-CO"/>
          </w:rPr>
          <w:t xml:space="preserve">and </w:t>
        </w:r>
        <w:r w:rsidRPr="00F32EFF">
          <w:rPr>
            <w:rFonts w:ascii="Times New Roman" w:eastAsia="Times New Roman" w:hAnsi="Times New Roman" w:cs="Times New Roman"/>
            <w:i/>
            <w:iCs/>
            <w:sz w:val="24"/>
            <w:szCs w:val="24"/>
            <w:lang w:eastAsia="es-CO"/>
          </w:rPr>
          <w:fldChar w:fldCharType="begin"/>
        </w:r>
        <w:r w:rsidRPr="00F32EFF">
          <w:rPr>
            <w:rFonts w:ascii="Times New Roman" w:eastAsia="Times New Roman" w:hAnsi="Times New Roman" w:cs="Times New Roman"/>
            <w:i/>
            <w:iCs/>
            <w:sz w:val="24"/>
            <w:szCs w:val="24"/>
            <w:lang w:val="en-US" w:eastAsia="es-CO"/>
          </w:rPr>
          <w:instrText xml:space="preserve"> HYPERLINK "http://www.iowafarmertoday.com/news/livestock/link-between-wet-distillers-e-coli-strain-detected/article_5ec62396-b294-11e2-be18-001a4bcf887a.html" </w:instrText>
        </w:r>
        <w:r w:rsidRPr="00F32EFF">
          <w:rPr>
            <w:rFonts w:ascii="Times New Roman" w:eastAsia="Times New Roman" w:hAnsi="Times New Roman" w:cs="Times New Roman"/>
            <w:i/>
            <w:iCs/>
            <w:sz w:val="24"/>
            <w:szCs w:val="24"/>
            <w:lang w:eastAsia="es-CO"/>
          </w:rPr>
          <w:fldChar w:fldCharType="separate"/>
        </w:r>
        <w:r w:rsidRPr="00F32EFF">
          <w:rPr>
            <w:rFonts w:ascii="Times New Roman" w:eastAsia="Times New Roman" w:hAnsi="Times New Roman" w:cs="Times New Roman"/>
            <w:i/>
            <w:iCs/>
            <w:color w:val="0000FF"/>
            <w:sz w:val="24"/>
            <w:szCs w:val="24"/>
            <w:u w:val="single"/>
            <w:lang w:val="en-US" w:eastAsia="es-CO"/>
          </w:rPr>
          <w:t>Iowa Farmer</w:t>
        </w:r>
        <w:r w:rsidRPr="00F32EFF">
          <w:rPr>
            <w:rFonts w:ascii="Times New Roman" w:eastAsia="Times New Roman" w:hAnsi="Times New Roman" w:cs="Times New Roman"/>
            <w:i/>
            <w:iCs/>
            <w:sz w:val="24"/>
            <w:szCs w:val="24"/>
            <w:lang w:eastAsia="es-CO"/>
          </w:rPr>
          <w:fldChar w:fldCharType="end"/>
        </w:r>
        <w:r w:rsidRPr="00F32EFF">
          <w:rPr>
            <w:rFonts w:ascii="Times New Roman" w:eastAsia="Times New Roman" w:hAnsi="Times New Roman" w:cs="Times New Roman"/>
            <w:i/>
            <w:iCs/>
            <w:sz w:val="24"/>
            <w:szCs w:val="24"/>
            <w:lang w:val="en-US" w:eastAsia="es-CO"/>
          </w:rPr>
          <w:t>.</w:t>
        </w:r>
        <w:r w:rsidRPr="00F32EFF">
          <w:rPr>
            <w:rFonts w:ascii="Times New Roman" w:eastAsia="Times New Roman" w:hAnsi="Times New Roman" w:cs="Times New Roman"/>
            <w:sz w:val="24"/>
            <w:szCs w:val="24"/>
            <w:lang w:val="en-US" w:eastAsia="es-CO"/>
          </w:rPr>
          <w:t xml:space="preserve"> Yet again, they found that the higher the content of distillers grains in cows' diets, the higher the level of the notorious pathogen in the cows' hide and manure.</w:t>
        </w:r>
      </w:ins>
    </w:p>
    <w:p w:rsidR="00F32EFF" w:rsidRPr="00F32EFF" w:rsidRDefault="00F32EFF" w:rsidP="00F32EFF">
      <w:pPr>
        <w:spacing w:before="100" w:beforeAutospacing="1" w:after="100" w:afterAutospacing="1" w:line="240" w:lineRule="auto"/>
        <w:rPr>
          <w:ins w:id="15" w:author="Unknown"/>
          <w:rFonts w:ascii="Times New Roman" w:eastAsia="Times New Roman" w:hAnsi="Times New Roman" w:cs="Times New Roman"/>
          <w:sz w:val="24"/>
          <w:szCs w:val="24"/>
          <w:lang w:val="en-US" w:eastAsia="es-CO"/>
        </w:rPr>
      </w:pPr>
      <w:ins w:id="16" w:author="Unknown">
        <w:r w:rsidRPr="00F32EFF">
          <w:rPr>
            <w:rFonts w:ascii="Times New Roman" w:eastAsia="Times New Roman" w:hAnsi="Times New Roman" w:cs="Times New Roman"/>
            <w:sz w:val="24"/>
            <w:szCs w:val="24"/>
            <w:lang w:val="en-US" w:eastAsia="es-CO"/>
          </w:rPr>
          <w:t xml:space="preserve">Why do contaminated hides and manure matter, when people don't directly eat them? Because contaminated hides and manure can contaminate the carcass and get into meat—particularly ground beef, as this </w:t>
        </w:r>
        <w:r w:rsidRPr="00F32EFF">
          <w:rPr>
            <w:rFonts w:ascii="Times New Roman" w:eastAsia="Times New Roman" w:hAnsi="Times New Roman" w:cs="Times New Roman"/>
            <w:sz w:val="24"/>
            <w:szCs w:val="24"/>
            <w:lang w:eastAsia="es-CO"/>
          </w:rPr>
          <w:fldChar w:fldCharType="begin"/>
        </w:r>
        <w:r w:rsidRPr="00F32EFF">
          <w:rPr>
            <w:rFonts w:ascii="Times New Roman" w:eastAsia="Times New Roman" w:hAnsi="Times New Roman" w:cs="Times New Roman"/>
            <w:sz w:val="24"/>
            <w:szCs w:val="24"/>
            <w:lang w:val="en-US" w:eastAsia="es-CO"/>
          </w:rPr>
          <w:instrText xml:space="preserve"> HYPERLINK "http://www.pnas.org/content/97/7/2999.full.pdf" \t "_blank" </w:instrText>
        </w:r>
        <w:r w:rsidRPr="00F32EFF">
          <w:rPr>
            <w:rFonts w:ascii="Times New Roman" w:eastAsia="Times New Roman" w:hAnsi="Times New Roman" w:cs="Times New Roman"/>
            <w:sz w:val="24"/>
            <w:szCs w:val="24"/>
            <w:lang w:eastAsia="es-CO"/>
          </w:rPr>
          <w:fldChar w:fldCharType="separate"/>
        </w:r>
        <w:r w:rsidRPr="00F32EFF">
          <w:rPr>
            <w:rFonts w:ascii="Times New Roman" w:eastAsia="Times New Roman" w:hAnsi="Times New Roman" w:cs="Times New Roman"/>
            <w:color w:val="0000FF"/>
            <w:sz w:val="24"/>
            <w:szCs w:val="24"/>
            <w:u w:val="single"/>
            <w:lang w:val="en-US" w:eastAsia="es-CO"/>
          </w:rPr>
          <w:t>USDA study</w:t>
        </w:r>
        <w:r w:rsidRPr="00F32EFF">
          <w:rPr>
            <w:rFonts w:ascii="Times New Roman" w:eastAsia="Times New Roman" w:hAnsi="Times New Roman" w:cs="Times New Roman"/>
            <w:sz w:val="24"/>
            <w:szCs w:val="24"/>
            <w:lang w:eastAsia="es-CO"/>
          </w:rPr>
          <w:fldChar w:fldCharType="end"/>
        </w:r>
        <w:r w:rsidRPr="00F32EFF">
          <w:rPr>
            <w:rFonts w:ascii="Times New Roman" w:eastAsia="Times New Roman" w:hAnsi="Times New Roman" w:cs="Times New Roman"/>
            <w:sz w:val="24"/>
            <w:szCs w:val="24"/>
            <w:lang w:val="en-US" w:eastAsia="es-CO"/>
          </w:rPr>
          <w:t xml:space="preserve"> demonstrates.</w:t>
        </w:r>
        <w:r w:rsidRPr="00F32EFF">
          <w:rPr>
            <w:rFonts w:ascii="Times New Roman" w:eastAsia="Times New Roman" w:hAnsi="Times New Roman" w:cs="Times New Roman"/>
            <w:i/>
            <w:iCs/>
            <w:sz w:val="24"/>
            <w:szCs w:val="24"/>
            <w:lang w:val="en-US" w:eastAsia="es-CO"/>
          </w:rPr>
          <w:t xml:space="preserve"> E. coli</w:t>
        </w:r>
        <w:r w:rsidRPr="00F32EFF">
          <w:rPr>
            <w:rFonts w:ascii="Times New Roman" w:eastAsia="Times New Roman" w:hAnsi="Times New Roman" w:cs="Times New Roman"/>
            <w:sz w:val="24"/>
            <w:szCs w:val="24"/>
            <w:lang w:val="en-US" w:eastAsia="es-CO"/>
          </w:rPr>
          <w:t xml:space="preserve"> 0157-laced manure can also </w:t>
        </w:r>
        <w:r w:rsidRPr="00F32EFF">
          <w:rPr>
            <w:rFonts w:ascii="Times New Roman" w:eastAsia="Times New Roman" w:hAnsi="Times New Roman" w:cs="Times New Roman"/>
            <w:sz w:val="24"/>
            <w:szCs w:val="24"/>
            <w:lang w:eastAsia="es-CO"/>
          </w:rPr>
          <w:fldChar w:fldCharType="begin"/>
        </w:r>
        <w:r w:rsidRPr="00F32EFF">
          <w:rPr>
            <w:rFonts w:ascii="Times New Roman" w:eastAsia="Times New Roman" w:hAnsi="Times New Roman" w:cs="Times New Roman"/>
            <w:sz w:val="24"/>
            <w:szCs w:val="24"/>
            <w:lang w:val="en-US" w:eastAsia="es-CO"/>
          </w:rPr>
          <w:instrText xml:space="preserve"> HYPERLINK "http://aem.asm.org/content/68/1/397.full" \t "_blank" </w:instrText>
        </w:r>
        <w:r w:rsidRPr="00F32EFF">
          <w:rPr>
            <w:rFonts w:ascii="Times New Roman" w:eastAsia="Times New Roman" w:hAnsi="Times New Roman" w:cs="Times New Roman"/>
            <w:sz w:val="24"/>
            <w:szCs w:val="24"/>
            <w:lang w:eastAsia="es-CO"/>
          </w:rPr>
          <w:fldChar w:fldCharType="separate"/>
        </w:r>
        <w:r w:rsidRPr="00F32EFF">
          <w:rPr>
            <w:rFonts w:ascii="Times New Roman" w:eastAsia="Times New Roman" w:hAnsi="Times New Roman" w:cs="Times New Roman"/>
            <w:color w:val="0000FF"/>
            <w:sz w:val="24"/>
            <w:szCs w:val="24"/>
            <w:u w:val="single"/>
            <w:lang w:val="en-US" w:eastAsia="es-CO"/>
          </w:rPr>
          <w:t>contaminate vegetables</w:t>
        </w:r>
        <w:r w:rsidRPr="00F32EFF">
          <w:rPr>
            <w:rFonts w:ascii="Times New Roman" w:eastAsia="Times New Roman" w:hAnsi="Times New Roman" w:cs="Times New Roman"/>
            <w:sz w:val="24"/>
            <w:szCs w:val="24"/>
            <w:lang w:eastAsia="es-CO"/>
          </w:rPr>
          <w:fldChar w:fldCharType="end"/>
        </w:r>
        <w:r w:rsidRPr="00F32EFF">
          <w:rPr>
            <w:rFonts w:ascii="Times New Roman" w:eastAsia="Times New Roman" w:hAnsi="Times New Roman" w:cs="Times New Roman"/>
            <w:sz w:val="24"/>
            <w:szCs w:val="24"/>
            <w:lang w:val="en-US" w:eastAsia="es-CO"/>
          </w:rPr>
          <w:t xml:space="preserve"> when the manure is used as a fertilizer or seeps into groundwater.</w:t>
        </w:r>
      </w:ins>
    </w:p>
    <w:p w:rsidR="00F32EFF" w:rsidRPr="00F32EFF" w:rsidRDefault="00F32EFF" w:rsidP="00F32EFF">
      <w:pPr>
        <w:spacing w:before="100" w:beforeAutospacing="1" w:after="100" w:afterAutospacing="1" w:line="240" w:lineRule="auto"/>
        <w:rPr>
          <w:ins w:id="17" w:author="Unknown"/>
          <w:rFonts w:ascii="Times New Roman" w:eastAsia="Times New Roman" w:hAnsi="Times New Roman" w:cs="Times New Roman"/>
          <w:sz w:val="24"/>
          <w:szCs w:val="24"/>
          <w:lang w:val="en-US" w:eastAsia="es-CO"/>
        </w:rPr>
      </w:pPr>
      <w:ins w:id="18" w:author="Unknown">
        <w:r w:rsidRPr="00F32EFF">
          <w:rPr>
            <w:rFonts w:ascii="Times New Roman" w:eastAsia="Times New Roman" w:hAnsi="Times New Roman" w:cs="Times New Roman"/>
            <w:sz w:val="24"/>
            <w:szCs w:val="24"/>
            <w:lang w:val="en-US" w:eastAsia="es-CO"/>
          </w:rPr>
          <w:t xml:space="preserve">And again, there's no indication that the USDA will crack down on the feeding of distillers grains. And that may be because such an action would be disastrous for the ethanol industry, which is largely propped up by the government's "renewable fuel" mandates, which force the gasoline makers to mix ethanol into car fuel. Ethanol producers operate on tight margins, and </w:t>
        </w:r>
        <w:proofErr w:type="spellStart"/>
        <w:r w:rsidRPr="00F32EFF">
          <w:rPr>
            <w:rFonts w:ascii="Times New Roman" w:eastAsia="Times New Roman" w:hAnsi="Times New Roman" w:cs="Times New Roman"/>
            <w:sz w:val="24"/>
            <w:szCs w:val="24"/>
            <w:lang w:val="en-US" w:eastAsia="es-CO"/>
          </w:rPr>
          <w:t>and</w:t>
        </w:r>
        <w:proofErr w:type="spellEnd"/>
        <w:r w:rsidRPr="00F32EFF">
          <w:rPr>
            <w:rFonts w:ascii="Times New Roman" w:eastAsia="Times New Roman" w:hAnsi="Times New Roman" w:cs="Times New Roman"/>
            <w:sz w:val="24"/>
            <w:szCs w:val="24"/>
            <w:lang w:val="en-US" w:eastAsia="es-CO"/>
          </w:rPr>
          <w:t xml:space="preserve"> revenue from distillers grains is becoming increasingly central to the industry's business model, the trade journal </w:t>
        </w:r>
        <w:r w:rsidRPr="00F32EFF">
          <w:rPr>
            <w:rFonts w:ascii="Times New Roman" w:eastAsia="Times New Roman" w:hAnsi="Times New Roman" w:cs="Times New Roman"/>
            <w:i/>
            <w:iCs/>
            <w:sz w:val="24"/>
            <w:szCs w:val="24"/>
            <w:lang w:eastAsia="es-CO"/>
          </w:rPr>
          <w:fldChar w:fldCharType="begin"/>
        </w:r>
        <w:r w:rsidRPr="00F32EFF">
          <w:rPr>
            <w:rFonts w:ascii="Times New Roman" w:eastAsia="Times New Roman" w:hAnsi="Times New Roman" w:cs="Times New Roman"/>
            <w:i/>
            <w:iCs/>
            <w:sz w:val="24"/>
            <w:szCs w:val="24"/>
            <w:lang w:val="en-US" w:eastAsia="es-CO"/>
          </w:rPr>
          <w:instrText xml:space="preserve"> HYPERLINK "http://www.midwestproducer.com/news/markets/economist-distillers-grains-could-replace-ethanol-as-main-product/article_1332f87c-6740-11e2-8969-0019bb2963f4.html" </w:instrText>
        </w:r>
        <w:r w:rsidRPr="00F32EFF">
          <w:rPr>
            <w:rFonts w:ascii="Times New Roman" w:eastAsia="Times New Roman" w:hAnsi="Times New Roman" w:cs="Times New Roman"/>
            <w:i/>
            <w:iCs/>
            <w:sz w:val="24"/>
            <w:szCs w:val="24"/>
            <w:lang w:eastAsia="es-CO"/>
          </w:rPr>
          <w:fldChar w:fldCharType="separate"/>
        </w:r>
        <w:r w:rsidRPr="00F32EFF">
          <w:rPr>
            <w:rFonts w:ascii="Times New Roman" w:eastAsia="Times New Roman" w:hAnsi="Times New Roman" w:cs="Times New Roman"/>
            <w:i/>
            <w:iCs/>
            <w:color w:val="0000FF"/>
            <w:sz w:val="24"/>
            <w:szCs w:val="24"/>
            <w:u w:val="single"/>
            <w:lang w:val="en-US" w:eastAsia="es-CO"/>
          </w:rPr>
          <w:t>Midwest Producer</w:t>
        </w:r>
        <w:r w:rsidRPr="00F32EFF">
          <w:rPr>
            <w:rFonts w:ascii="Times New Roman" w:eastAsia="Times New Roman" w:hAnsi="Times New Roman" w:cs="Times New Roman"/>
            <w:i/>
            <w:iCs/>
            <w:sz w:val="24"/>
            <w:szCs w:val="24"/>
            <w:lang w:eastAsia="es-CO"/>
          </w:rPr>
          <w:fldChar w:fldCharType="end"/>
        </w:r>
        <w:r w:rsidRPr="00F32EFF">
          <w:rPr>
            <w:rFonts w:ascii="Times New Roman" w:eastAsia="Times New Roman" w:hAnsi="Times New Roman" w:cs="Times New Roman"/>
            <w:sz w:val="24"/>
            <w:szCs w:val="24"/>
            <w:lang w:val="en-US" w:eastAsia="es-CO"/>
          </w:rPr>
          <w:t xml:space="preserve"> recently reported. Five to seven years ago,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grains brought in between 15 percent and 17 percent of revenue for ethanol makers. By 2012, the level had increased to up to 26 percent.</w:t>
        </w:r>
      </w:ins>
    </w:p>
    <w:p w:rsidR="00F32EFF" w:rsidRPr="00F32EFF" w:rsidRDefault="00F32EFF" w:rsidP="00F32EFF">
      <w:pPr>
        <w:spacing w:before="100" w:beforeAutospacing="1" w:after="100" w:afterAutospacing="1" w:line="240" w:lineRule="auto"/>
        <w:rPr>
          <w:ins w:id="19" w:author="Unknown"/>
          <w:rFonts w:ascii="Times New Roman" w:eastAsia="Times New Roman" w:hAnsi="Times New Roman" w:cs="Times New Roman"/>
          <w:sz w:val="24"/>
          <w:szCs w:val="24"/>
          <w:lang w:val="en-US" w:eastAsia="es-CO"/>
        </w:rPr>
      </w:pPr>
      <w:ins w:id="20" w:author="Unknown">
        <w:r w:rsidRPr="00F32EFF">
          <w:rPr>
            <w:rFonts w:ascii="Times New Roman" w:eastAsia="Times New Roman" w:hAnsi="Times New Roman" w:cs="Times New Roman"/>
            <w:sz w:val="24"/>
            <w:szCs w:val="24"/>
            <w:lang w:val="en-US" w:eastAsia="es-CO"/>
          </w:rPr>
          <w:t xml:space="preserve">Indeed, University of Nebraska-Lincoln agribusiness professor Dennis Conley told the magazine that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grains may soon take the place of ethanol as the industry's main act. "We're set on ethanol as the product and </w:t>
        </w:r>
        <w:proofErr w:type="gramStart"/>
        <w:r w:rsidRPr="00F32EFF">
          <w:rPr>
            <w:rFonts w:ascii="Times New Roman" w:eastAsia="Times New Roman" w:hAnsi="Times New Roman" w:cs="Times New Roman"/>
            <w:sz w:val="24"/>
            <w:szCs w:val="24"/>
            <w:lang w:val="en-US" w:eastAsia="es-CO"/>
          </w:rPr>
          <w:t>distillers</w:t>
        </w:r>
        <w:proofErr w:type="gramEnd"/>
        <w:r w:rsidRPr="00F32EFF">
          <w:rPr>
            <w:rFonts w:ascii="Times New Roman" w:eastAsia="Times New Roman" w:hAnsi="Times New Roman" w:cs="Times New Roman"/>
            <w:sz w:val="24"/>
            <w:szCs w:val="24"/>
            <w:lang w:val="en-US" w:eastAsia="es-CO"/>
          </w:rPr>
          <w:t xml:space="preserve"> grains as the byproduct, but that could shift," he told the magazine. "Distillers may become the product and ethanol the byproduct."</w:t>
        </w:r>
      </w:ins>
    </w:p>
    <w:p w:rsidR="00F32EFF" w:rsidRPr="00F32EFF" w:rsidRDefault="00F32EFF" w:rsidP="00F32EFF">
      <w:pPr>
        <w:spacing w:before="100" w:beforeAutospacing="1" w:after="100" w:afterAutospacing="1" w:line="240" w:lineRule="auto"/>
        <w:rPr>
          <w:ins w:id="21" w:author="Unknown"/>
          <w:rFonts w:ascii="Times New Roman" w:eastAsia="Times New Roman" w:hAnsi="Times New Roman" w:cs="Times New Roman"/>
          <w:sz w:val="24"/>
          <w:szCs w:val="24"/>
          <w:lang w:val="en-US" w:eastAsia="es-CO"/>
        </w:rPr>
      </w:pPr>
      <w:ins w:id="22" w:author="Unknown">
        <w:r w:rsidRPr="00F32EFF">
          <w:rPr>
            <w:rFonts w:ascii="Times New Roman" w:eastAsia="Times New Roman" w:hAnsi="Times New Roman" w:cs="Times New Roman"/>
            <w:sz w:val="24"/>
            <w:szCs w:val="24"/>
            <w:lang w:val="en-US" w:eastAsia="es-CO"/>
          </w:rPr>
          <w:t>Take it away, and the industry might crumble. In essence, the entire corn ethanol edifice hinges on a product the USDA openly acknowledges boosts the pathogen load in beef.</w:t>
        </w:r>
      </w:ins>
    </w:p>
    <w:p w:rsidR="00C46AB7" w:rsidRPr="00F32EFF" w:rsidRDefault="00C46AB7">
      <w:pPr>
        <w:rPr>
          <w:lang w:val="en-US"/>
        </w:rPr>
      </w:pPr>
    </w:p>
    <w:sectPr w:rsidR="00C46AB7" w:rsidRPr="00F32E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770C9"/>
    <w:multiLevelType w:val="multilevel"/>
    <w:tmpl w:val="56AC5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EFF"/>
    <w:rsid w:val="00C46AB7"/>
    <w:rsid w:val="00C77C15"/>
    <w:rsid w:val="00F32E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32E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2EFF"/>
    <w:rPr>
      <w:rFonts w:ascii="Times New Roman" w:eastAsia="Times New Roman" w:hAnsi="Times New Roman" w:cs="Times New Roman"/>
      <w:b/>
      <w:bCs/>
      <w:kern w:val="36"/>
      <w:sz w:val="48"/>
      <w:szCs w:val="48"/>
      <w:lang w:eastAsia="es-CO"/>
    </w:rPr>
  </w:style>
  <w:style w:type="paragraph" w:customStyle="1" w:styleId="byline">
    <w:name w:val="byline"/>
    <w:basedOn w:val="Normal"/>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F32EFF"/>
    <w:rPr>
      <w:color w:val="0000FF"/>
      <w:u w:val="single"/>
    </w:rPr>
  </w:style>
  <w:style w:type="character" w:customStyle="1" w:styleId="comment-number">
    <w:name w:val="comment-number"/>
    <w:basedOn w:val="Fuentedeprrafopredeter"/>
    <w:rsid w:val="00F32EFF"/>
  </w:style>
  <w:style w:type="character" w:customStyle="1" w:styleId="master-image-caption">
    <w:name w:val="master-image-caption"/>
    <w:basedOn w:val="Fuentedeprrafopredeter"/>
    <w:rsid w:val="00F32EFF"/>
  </w:style>
  <w:style w:type="character" w:customStyle="1" w:styleId="byline1">
    <w:name w:val="byline1"/>
    <w:basedOn w:val="Fuentedeprrafopredeter"/>
    <w:rsid w:val="00F32EFF"/>
  </w:style>
  <w:style w:type="paragraph" w:styleId="NormalWeb">
    <w:name w:val="Normal (Web)"/>
    <w:basedOn w:val="Normal"/>
    <w:uiPriority w:val="99"/>
    <w:semiHidden/>
    <w:unhideWhenUsed/>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nfasis">
    <w:name w:val="Emphasis"/>
    <w:basedOn w:val="Fuentedeprrafopredeter"/>
    <w:uiPriority w:val="20"/>
    <w:qFormat/>
    <w:rsid w:val="00F32EFF"/>
    <w:rPr>
      <w:i/>
      <w:iCs/>
    </w:rPr>
  </w:style>
  <w:style w:type="paragraph" w:customStyle="1" w:styleId="post-continues">
    <w:name w:val="post-continues"/>
    <w:basedOn w:val="Normal"/>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F32E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2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32E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2EFF"/>
    <w:rPr>
      <w:rFonts w:ascii="Times New Roman" w:eastAsia="Times New Roman" w:hAnsi="Times New Roman" w:cs="Times New Roman"/>
      <w:b/>
      <w:bCs/>
      <w:kern w:val="36"/>
      <w:sz w:val="48"/>
      <w:szCs w:val="48"/>
      <w:lang w:eastAsia="es-CO"/>
    </w:rPr>
  </w:style>
  <w:style w:type="paragraph" w:customStyle="1" w:styleId="byline">
    <w:name w:val="byline"/>
    <w:basedOn w:val="Normal"/>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F32EFF"/>
    <w:rPr>
      <w:color w:val="0000FF"/>
      <w:u w:val="single"/>
    </w:rPr>
  </w:style>
  <w:style w:type="character" w:customStyle="1" w:styleId="comment-number">
    <w:name w:val="comment-number"/>
    <w:basedOn w:val="Fuentedeprrafopredeter"/>
    <w:rsid w:val="00F32EFF"/>
  </w:style>
  <w:style w:type="character" w:customStyle="1" w:styleId="master-image-caption">
    <w:name w:val="master-image-caption"/>
    <w:basedOn w:val="Fuentedeprrafopredeter"/>
    <w:rsid w:val="00F32EFF"/>
  </w:style>
  <w:style w:type="character" w:customStyle="1" w:styleId="byline1">
    <w:name w:val="byline1"/>
    <w:basedOn w:val="Fuentedeprrafopredeter"/>
    <w:rsid w:val="00F32EFF"/>
  </w:style>
  <w:style w:type="paragraph" w:styleId="NormalWeb">
    <w:name w:val="Normal (Web)"/>
    <w:basedOn w:val="Normal"/>
    <w:uiPriority w:val="99"/>
    <w:semiHidden/>
    <w:unhideWhenUsed/>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nfasis">
    <w:name w:val="Emphasis"/>
    <w:basedOn w:val="Fuentedeprrafopredeter"/>
    <w:uiPriority w:val="20"/>
    <w:qFormat/>
    <w:rsid w:val="00F32EFF"/>
    <w:rPr>
      <w:i/>
      <w:iCs/>
    </w:rPr>
  </w:style>
  <w:style w:type="paragraph" w:customStyle="1" w:styleId="post-continues">
    <w:name w:val="post-continues"/>
    <w:basedOn w:val="Normal"/>
    <w:rsid w:val="00F32EF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F32E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2E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71731">
      <w:bodyDiv w:val="1"/>
      <w:marLeft w:val="0"/>
      <w:marRight w:val="0"/>
      <w:marTop w:val="0"/>
      <w:marBottom w:val="0"/>
      <w:divBdr>
        <w:top w:val="none" w:sz="0" w:space="0" w:color="auto"/>
        <w:left w:val="none" w:sz="0" w:space="0" w:color="auto"/>
        <w:bottom w:val="none" w:sz="0" w:space="0" w:color="auto"/>
        <w:right w:val="none" w:sz="0" w:space="0" w:color="auto"/>
      </w:divBdr>
      <w:divsChild>
        <w:div w:id="972751997">
          <w:marLeft w:val="0"/>
          <w:marRight w:val="0"/>
          <w:marTop w:val="0"/>
          <w:marBottom w:val="0"/>
          <w:divBdr>
            <w:top w:val="none" w:sz="0" w:space="0" w:color="auto"/>
            <w:left w:val="none" w:sz="0" w:space="0" w:color="auto"/>
            <w:bottom w:val="none" w:sz="0" w:space="0" w:color="auto"/>
            <w:right w:val="none" w:sz="0" w:space="0" w:color="auto"/>
          </w:divBdr>
        </w:div>
        <w:div w:id="1812022143">
          <w:marLeft w:val="0"/>
          <w:marRight w:val="0"/>
          <w:marTop w:val="0"/>
          <w:marBottom w:val="0"/>
          <w:divBdr>
            <w:top w:val="none" w:sz="0" w:space="0" w:color="auto"/>
            <w:left w:val="none" w:sz="0" w:space="0" w:color="auto"/>
            <w:bottom w:val="none" w:sz="0" w:space="0" w:color="auto"/>
            <w:right w:val="none" w:sz="0" w:space="0" w:color="auto"/>
          </w:divBdr>
          <w:divsChild>
            <w:div w:id="1816875530">
              <w:marLeft w:val="0"/>
              <w:marRight w:val="0"/>
              <w:marTop w:val="0"/>
              <w:marBottom w:val="0"/>
              <w:divBdr>
                <w:top w:val="none" w:sz="0" w:space="0" w:color="auto"/>
                <w:left w:val="none" w:sz="0" w:space="0" w:color="auto"/>
                <w:bottom w:val="none" w:sz="0" w:space="0" w:color="auto"/>
                <w:right w:val="none" w:sz="0" w:space="0" w:color="auto"/>
              </w:divBdr>
              <w:divsChild>
                <w:div w:id="2047102350">
                  <w:marLeft w:val="0"/>
                  <w:marRight w:val="0"/>
                  <w:marTop w:val="0"/>
                  <w:marBottom w:val="0"/>
                  <w:divBdr>
                    <w:top w:val="none" w:sz="0" w:space="0" w:color="auto"/>
                    <w:left w:val="none" w:sz="0" w:space="0" w:color="auto"/>
                    <w:bottom w:val="none" w:sz="0" w:space="0" w:color="auto"/>
                    <w:right w:val="none" w:sz="0" w:space="0" w:color="auto"/>
                  </w:divBdr>
                  <w:divsChild>
                    <w:div w:id="1455711315">
                      <w:marLeft w:val="0"/>
                      <w:marRight w:val="0"/>
                      <w:marTop w:val="0"/>
                      <w:marBottom w:val="0"/>
                      <w:divBdr>
                        <w:top w:val="none" w:sz="0" w:space="0" w:color="auto"/>
                        <w:left w:val="none" w:sz="0" w:space="0" w:color="auto"/>
                        <w:bottom w:val="none" w:sz="0" w:space="0" w:color="auto"/>
                        <w:right w:val="none" w:sz="0" w:space="0" w:color="auto"/>
                      </w:divBdr>
                      <w:divsChild>
                        <w:div w:id="210270098">
                          <w:marLeft w:val="0"/>
                          <w:marRight w:val="0"/>
                          <w:marTop w:val="0"/>
                          <w:marBottom w:val="0"/>
                          <w:divBdr>
                            <w:top w:val="none" w:sz="0" w:space="0" w:color="auto"/>
                            <w:left w:val="none" w:sz="0" w:space="0" w:color="auto"/>
                            <w:bottom w:val="none" w:sz="0" w:space="0" w:color="auto"/>
                            <w:right w:val="none" w:sz="0" w:space="0" w:color="auto"/>
                          </w:divBdr>
                          <w:divsChild>
                            <w:div w:id="1816099152">
                              <w:marLeft w:val="0"/>
                              <w:marRight w:val="0"/>
                              <w:marTop w:val="0"/>
                              <w:marBottom w:val="0"/>
                              <w:divBdr>
                                <w:top w:val="none" w:sz="0" w:space="0" w:color="auto"/>
                                <w:left w:val="none" w:sz="0" w:space="0" w:color="auto"/>
                                <w:bottom w:val="none" w:sz="0" w:space="0" w:color="auto"/>
                                <w:right w:val="none" w:sz="0" w:space="0" w:color="auto"/>
                              </w:divBdr>
                              <w:divsChild>
                                <w:div w:id="735278615">
                                  <w:marLeft w:val="0"/>
                                  <w:marRight w:val="0"/>
                                  <w:marTop w:val="0"/>
                                  <w:marBottom w:val="0"/>
                                  <w:divBdr>
                                    <w:top w:val="none" w:sz="0" w:space="0" w:color="auto"/>
                                    <w:left w:val="none" w:sz="0" w:space="0" w:color="auto"/>
                                    <w:bottom w:val="none" w:sz="0" w:space="0" w:color="auto"/>
                                    <w:right w:val="none" w:sz="0" w:space="0" w:color="auto"/>
                                  </w:divBdr>
                                </w:div>
                              </w:divsChild>
                            </w:div>
                            <w:div w:id="170338107">
                              <w:marLeft w:val="0"/>
                              <w:marRight w:val="0"/>
                              <w:marTop w:val="0"/>
                              <w:marBottom w:val="0"/>
                              <w:divBdr>
                                <w:top w:val="none" w:sz="0" w:space="0" w:color="auto"/>
                                <w:left w:val="none" w:sz="0" w:space="0" w:color="auto"/>
                                <w:bottom w:val="none" w:sz="0" w:space="0" w:color="auto"/>
                                <w:right w:val="none" w:sz="0" w:space="0" w:color="auto"/>
                              </w:divBdr>
                              <w:divsChild>
                                <w:div w:id="48230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83021">
                          <w:marLeft w:val="0"/>
                          <w:marRight w:val="0"/>
                          <w:marTop w:val="0"/>
                          <w:marBottom w:val="0"/>
                          <w:divBdr>
                            <w:top w:val="none" w:sz="0" w:space="0" w:color="auto"/>
                            <w:left w:val="none" w:sz="0" w:space="0" w:color="auto"/>
                            <w:bottom w:val="none" w:sz="0" w:space="0" w:color="auto"/>
                            <w:right w:val="none" w:sz="0" w:space="0" w:color="auto"/>
                          </w:divBdr>
                          <w:divsChild>
                            <w:div w:id="1347512416">
                              <w:marLeft w:val="0"/>
                              <w:marRight w:val="0"/>
                              <w:marTop w:val="0"/>
                              <w:marBottom w:val="0"/>
                              <w:divBdr>
                                <w:top w:val="none" w:sz="0" w:space="0" w:color="auto"/>
                                <w:left w:val="none" w:sz="0" w:space="0" w:color="auto"/>
                                <w:bottom w:val="none" w:sz="0" w:space="0" w:color="auto"/>
                                <w:right w:val="none" w:sz="0" w:space="0" w:color="auto"/>
                              </w:divBdr>
                            </w:div>
                          </w:divsChild>
                        </w:div>
                        <w:div w:id="1433741641">
                          <w:marLeft w:val="0"/>
                          <w:marRight w:val="0"/>
                          <w:marTop w:val="0"/>
                          <w:marBottom w:val="0"/>
                          <w:divBdr>
                            <w:top w:val="none" w:sz="0" w:space="0" w:color="auto"/>
                            <w:left w:val="none" w:sz="0" w:space="0" w:color="auto"/>
                            <w:bottom w:val="none" w:sz="0" w:space="0" w:color="auto"/>
                            <w:right w:val="none" w:sz="0" w:space="0" w:color="auto"/>
                          </w:divBdr>
                          <w:divsChild>
                            <w:div w:id="1811484075">
                              <w:marLeft w:val="0"/>
                              <w:marRight w:val="0"/>
                              <w:marTop w:val="0"/>
                              <w:marBottom w:val="0"/>
                              <w:divBdr>
                                <w:top w:val="none" w:sz="0" w:space="0" w:color="auto"/>
                                <w:left w:val="none" w:sz="0" w:space="0" w:color="auto"/>
                                <w:bottom w:val="none" w:sz="0" w:space="0" w:color="auto"/>
                                <w:right w:val="none" w:sz="0" w:space="0" w:color="auto"/>
                              </w:divBdr>
                            </w:div>
                          </w:divsChild>
                        </w:div>
                        <w:div w:id="348066142">
                          <w:marLeft w:val="0"/>
                          <w:marRight w:val="0"/>
                          <w:marTop w:val="0"/>
                          <w:marBottom w:val="0"/>
                          <w:divBdr>
                            <w:top w:val="none" w:sz="0" w:space="0" w:color="auto"/>
                            <w:left w:val="none" w:sz="0" w:space="0" w:color="auto"/>
                            <w:bottom w:val="none" w:sz="0" w:space="0" w:color="auto"/>
                            <w:right w:val="none" w:sz="0" w:space="0" w:color="auto"/>
                          </w:divBdr>
                          <w:divsChild>
                            <w:div w:id="1863782692">
                              <w:blockQuote w:val="1"/>
                              <w:marLeft w:val="720"/>
                              <w:marRight w:val="720"/>
                              <w:marTop w:val="100"/>
                              <w:marBottom w:val="100"/>
                              <w:divBdr>
                                <w:top w:val="none" w:sz="0" w:space="0" w:color="auto"/>
                                <w:left w:val="none" w:sz="0" w:space="0" w:color="auto"/>
                                <w:bottom w:val="none" w:sz="0" w:space="0" w:color="auto"/>
                                <w:right w:val="none" w:sz="0" w:space="0" w:color="auto"/>
                              </w:divBdr>
                            </w:div>
                            <w:div w:id="64285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882</Words>
  <Characters>4856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2013-05-15T17:06:00Z</dcterms:created>
  <dcterms:modified xsi:type="dcterms:W3CDTF">2013-05-20T16:25:00Z</dcterms:modified>
</cp:coreProperties>
</file>